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14316" w14:textId="77777777" w:rsidR="00D40776" w:rsidRPr="00D40776" w:rsidRDefault="00D40776" w:rsidP="00D40776">
      <w:pPr>
        <w:pStyle w:val="Heading1"/>
        <w:spacing w:before="0"/>
        <w:rPr>
          <w:sz w:val="24"/>
        </w:rPr>
      </w:pPr>
      <w:bookmarkStart w:id="0" w:name="_GoBack"/>
      <w:bookmarkEnd w:id="0"/>
      <w:r w:rsidRPr="00D40776">
        <w:rPr>
          <w:sz w:val="28"/>
        </w:rPr>
        <w:t xml:space="preserve">PI: </w:t>
      </w:r>
      <w:r w:rsidRPr="00D40776">
        <w:rPr>
          <w:rFonts w:ascii="Garamond" w:hAnsi="Garamond"/>
          <w:b w:val="0"/>
          <w:sz w:val="24"/>
        </w:rPr>
        <w:t>Neal Abrams</w:t>
      </w:r>
    </w:p>
    <w:p w14:paraId="70198D03" w14:textId="2317A3BB" w:rsidR="00CB2492" w:rsidRPr="00741472" w:rsidRDefault="00D40776" w:rsidP="00D40776">
      <w:pPr>
        <w:pStyle w:val="Heading1"/>
        <w:spacing w:before="0"/>
        <w:rPr>
          <w:sz w:val="36"/>
        </w:rPr>
      </w:pPr>
      <w:r w:rsidRPr="00D40776">
        <w:rPr>
          <w:sz w:val="28"/>
        </w:rPr>
        <w:t xml:space="preserve">General Chemistry Science Education Title: </w:t>
      </w:r>
      <w:r w:rsidR="0055634F" w:rsidRPr="00D40776">
        <w:rPr>
          <w:rFonts w:ascii="Garamond" w:hAnsi="Garamond"/>
          <w:b w:val="0"/>
          <w:sz w:val="24"/>
        </w:rPr>
        <w:t>Determining the Mass Percent Composition in an Aqueous Solution</w:t>
      </w:r>
    </w:p>
    <w:p w14:paraId="1F43A2DA" w14:textId="77777777" w:rsidR="0055634F" w:rsidRDefault="0055634F" w:rsidP="00D40776"/>
    <w:p w14:paraId="00CB5B4B" w14:textId="5F404250" w:rsidR="0055634F" w:rsidRPr="00D40776" w:rsidRDefault="0055634F" w:rsidP="00D40776">
      <w:pPr>
        <w:pStyle w:val="Heading1"/>
        <w:spacing w:before="0"/>
        <w:rPr>
          <w:sz w:val="28"/>
        </w:rPr>
      </w:pPr>
      <w:r w:rsidRPr="00D40776">
        <w:rPr>
          <w:sz w:val="28"/>
        </w:rPr>
        <w:t>Overview</w:t>
      </w:r>
      <w:r w:rsidR="00F33FD3">
        <w:rPr>
          <w:sz w:val="28"/>
        </w:rPr>
        <w:t>:</w:t>
      </w:r>
    </w:p>
    <w:p w14:paraId="1479F469" w14:textId="6D290E55" w:rsidR="0055634F" w:rsidRDefault="0055634F" w:rsidP="00D40776">
      <w:r>
        <w:t xml:space="preserve">Determining the composition of a solution is an important analytical and forensic technique. When solutions are made with water, they are referred to as being </w:t>
      </w:r>
      <w:r w:rsidRPr="00C41860">
        <w:t>aqueous</w:t>
      </w:r>
      <w:r w:rsidRPr="00C81AC3">
        <w:t>,</w:t>
      </w:r>
      <w:r>
        <w:t xml:space="preserve"> </w:t>
      </w:r>
      <w:r w:rsidR="00FA284F">
        <w:t xml:space="preserve">or </w:t>
      </w:r>
      <w:r>
        <w:t xml:space="preserve">containing water. The primary component of a solution is referred to as the </w:t>
      </w:r>
      <w:r w:rsidRPr="00C41860">
        <w:t>solvent</w:t>
      </w:r>
      <w:r w:rsidR="00211D96">
        <w:t>,</w:t>
      </w:r>
      <w:r w:rsidRPr="00C81AC3">
        <w:t xml:space="preserve"> </w:t>
      </w:r>
      <w:r>
        <w:t xml:space="preserve">and the dissolved minor component is called the solute. </w:t>
      </w:r>
      <w:r w:rsidR="00211D96">
        <w:t>T</w:t>
      </w:r>
      <w:r>
        <w:t>he solute is dissolved in the solvent to make a solution. Water is the most common solvent in everyday life</w:t>
      </w:r>
      <w:r w:rsidR="00211D96">
        <w:t>,</w:t>
      </w:r>
      <w:r>
        <w:t xml:space="preserve"> as well as</w:t>
      </w:r>
      <w:r w:rsidR="00FA284F">
        <w:t xml:space="preserve"> nearly all</w:t>
      </w:r>
      <w:r>
        <w:t xml:space="preserve"> biological systems. In chemistry labs, the solvent may be </w:t>
      </w:r>
      <w:r w:rsidR="00FA284F">
        <w:t>another liquid</w:t>
      </w:r>
      <w:r w:rsidR="00211D96">
        <w:t>,</w:t>
      </w:r>
      <w:r>
        <w:t xml:space="preserve"> like acetone, ether, or an alcohol. The solute can be a liquid or a solid, but </w:t>
      </w:r>
      <w:r w:rsidR="00211D96">
        <w:t>this experiment</w:t>
      </w:r>
      <w:r>
        <w:t xml:space="preserve"> only address</w:t>
      </w:r>
      <w:r w:rsidR="00211D96">
        <w:t>es</w:t>
      </w:r>
      <w:r>
        <w:t xml:space="preserve"> </w:t>
      </w:r>
      <w:r w:rsidR="00211D96">
        <w:t xml:space="preserve">the </w:t>
      </w:r>
      <w:r w:rsidR="00FA284F">
        <w:t>determin</w:t>
      </w:r>
      <w:r w:rsidR="00211D96">
        <w:t>ation of</w:t>
      </w:r>
      <w:r>
        <w:t xml:space="preserve"> solids</w:t>
      </w:r>
      <w:r w:rsidR="00211D96">
        <w:t>.</w:t>
      </w:r>
    </w:p>
    <w:p w14:paraId="25A22169" w14:textId="77777777" w:rsidR="0055634F" w:rsidRDefault="0055634F" w:rsidP="00D40776"/>
    <w:p w14:paraId="57E88023" w14:textId="7DF29B64" w:rsidR="0055634F" w:rsidRPr="00C41860" w:rsidRDefault="0055634F" w:rsidP="00D40776">
      <w:pPr>
        <w:pStyle w:val="Heading1"/>
        <w:spacing w:before="0"/>
        <w:rPr>
          <w:sz w:val="28"/>
        </w:rPr>
      </w:pPr>
      <w:commentRangeStart w:id="1"/>
      <w:r w:rsidRPr="00C41860">
        <w:rPr>
          <w:sz w:val="28"/>
        </w:rPr>
        <w:t>Principle</w:t>
      </w:r>
      <w:r w:rsidR="00D40776" w:rsidRPr="00C41860">
        <w:rPr>
          <w:sz w:val="28"/>
        </w:rPr>
        <w:t>s</w:t>
      </w:r>
      <w:r w:rsidR="00F33FD3">
        <w:rPr>
          <w:sz w:val="28"/>
        </w:rPr>
        <w:t>:</w:t>
      </w:r>
      <w:commentRangeEnd w:id="1"/>
      <w:r w:rsidR="000E5712">
        <w:rPr>
          <w:rStyle w:val="CommentReference"/>
          <w:rFonts w:ascii="Garamond" w:eastAsiaTheme="minorEastAsia" w:hAnsi="Garamond" w:cstheme="minorBidi"/>
          <w:b w:val="0"/>
          <w:bCs w:val="0"/>
        </w:rPr>
        <w:commentReference w:id="1"/>
      </w:r>
    </w:p>
    <w:p w14:paraId="0D88AFBF" w14:textId="065DDED3" w:rsidR="00B13125" w:rsidRDefault="0055634F" w:rsidP="00D40776">
      <w:r>
        <w:t xml:space="preserve">When a solute is dissolved in a solvent, the mass of the resultant solution is a sum of the mass of the solute and the solvent. This follows the Law of Conservation of </w:t>
      </w:r>
      <w:r w:rsidR="003C2CA7">
        <w:t>M</w:t>
      </w:r>
      <w:r>
        <w:t>ass</w:t>
      </w:r>
      <w:r w:rsidR="00FA284F">
        <w:t>:</w:t>
      </w:r>
      <w:r>
        <w:t xml:space="preserve"> </w:t>
      </w:r>
    </w:p>
    <w:p w14:paraId="4FCAF945" w14:textId="77777777" w:rsidR="00B13125" w:rsidRDefault="00B13125" w:rsidP="00D40776"/>
    <w:p w14:paraId="38C99F76" w14:textId="77777777" w:rsidR="00B13125" w:rsidRDefault="00B13125" w:rsidP="00D40776">
      <m:oMathPara>
        <m:oMath>
          <m:r>
            <w:rPr>
              <w:rFonts w:ascii="Cambria Math" w:hAnsi="Cambria Math"/>
            </w:rPr>
            <m:t>mass of solution=mass of solute+mass of solvent</m:t>
          </m:r>
        </m:oMath>
      </m:oMathPara>
    </w:p>
    <w:p w14:paraId="29F75214" w14:textId="77777777" w:rsidR="00B13125" w:rsidRDefault="00B13125" w:rsidP="00D40776"/>
    <w:p w14:paraId="10148570" w14:textId="4250E3F2" w:rsidR="005B5E89" w:rsidRDefault="0055634F" w:rsidP="00D40776">
      <w:r>
        <w:t xml:space="preserve">This differs from the </w:t>
      </w:r>
      <w:commentRangeStart w:id="2"/>
      <w:r>
        <w:t>addition of volumes, which is not</w:t>
      </w:r>
      <w:ins w:id="3" w:author="Neal Abrams" w:date="2015-06-11T21:06:00Z">
        <w:r w:rsidR="003E4ABA">
          <w:t xml:space="preserve"> </w:t>
        </w:r>
      </w:ins>
      <w:r>
        <w:t>additive</w:t>
      </w:r>
      <w:commentRangeEnd w:id="2"/>
      <w:ins w:id="4" w:author="Jacob Roundy" w:date="2015-06-12T14:27:00Z">
        <w:r w:rsidR="004E27EC">
          <w:t>,</w:t>
        </w:r>
      </w:ins>
      <w:r w:rsidR="002F10F3">
        <w:rPr>
          <w:rStyle w:val="CommentReference"/>
        </w:rPr>
        <w:commentReference w:id="2"/>
      </w:r>
      <w:ins w:id="5" w:author="Neal Abrams" w:date="2015-06-11T21:07:00Z">
        <w:r w:rsidR="003E4ABA">
          <w:t xml:space="preserve"> </w:t>
        </w:r>
      </w:ins>
      <w:ins w:id="6" w:author="Neal Abrams" w:date="2015-06-11T21:11:00Z">
        <w:r w:rsidR="003E4ABA">
          <w:t>since</w:t>
        </w:r>
      </w:ins>
      <w:ins w:id="7" w:author="Neal Abrams" w:date="2015-06-11T21:07:00Z">
        <w:r w:rsidR="003E4ABA">
          <w:t xml:space="preserve"> molecules of the solute</w:t>
        </w:r>
        <w:del w:id="8" w:author="Jacob Roundy" w:date="2015-06-12T14:27:00Z">
          <w:r w:rsidR="003E4ABA" w:rsidDel="004E27EC">
            <w:delText xml:space="preserve"> will</w:delText>
          </w:r>
        </w:del>
        <w:r w:rsidR="003E4ABA">
          <w:t xml:space="preserve"> fit in</w:t>
        </w:r>
        <w:del w:id="9" w:author="Jacob Roundy" w:date="2015-06-12T14:27:00Z">
          <w:r w:rsidR="003E4ABA" w:rsidDel="004E27EC">
            <w:delText xml:space="preserve"> </w:delText>
          </w:r>
        </w:del>
        <w:r w:rsidR="003E4ABA">
          <w:t xml:space="preserve">to open spaces between </w:t>
        </w:r>
      </w:ins>
      <w:ins w:id="10" w:author="Jacob Roundy" w:date="2015-06-12T14:27:00Z">
        <w:r w:rsidR="004E27EC">
          <w:t xml:space="preserve">the </w:t>
        </w:r>
      </w:ins>
      <w:ins w:id="11" w:author="Neal Abrams" w:date="2015-06-11T21:07:00Z">
        <w:r w:rsidR="003E4ABA">
          <w:t>molecules of the solvent</w:t>
        </w:r>
      </w:ins>
      <w:ins w:id="12" w:author="Neal Abrams" w:date="2015-06-11T21:34:00Z">
        <w:r w:rsidR="009A25FA">
          <w:t xml:space="preserve"> and keeps the</w:t>
        </w:r>
      </w:ins>
      <w:ins w:id="13" w:author="Neal Abrams" w:date="2015-06-11T21:33:00Z">
        <w:r w:rsidR="009A25FA">
          <w:t xml:space="preserve"> total volume lower than expected</w:t>
        </w:r>
      </w:ins>
      <w:r>
        <w:t xml:space="preserve">. </w:t>
      </w:r>
      <w:r w:rsidR="00FA284F">
        <w:t>D</w:t>
      </w:r>
      <w:r>
        <w:t xml:space="preserve">etermining percent by mass </w:t>
      </w:r>
      <w:r w:rsidR="00FA284F">
        <w:t xml:space="preserve">is </w:t>
      </w:r>
      <w:r>
        <w:t>a simple and important technique</w:t>
      </w:r>
      <w:r w:rsidR="005B5E89">
        <w:t xml:space="preserve"> for analyzing a solution’s makeup.</w:t>
      </w:r>
      <w:r w:rsidR="00FA284F">
        <w:t xml:space="preserve"> </w:t>
      </w:r>
      <w:r w:rsidR="005B5E89">
        <w:t>By de</w:t>
      </w:r>
      <w:r w:rsidR="00B13125">
        <w:t>f</w:t>
      </w:r>
      <w:r w:rsidR="005B5E89">
        <w:t>i</w:t>
      </w:r>
      <w:r w:rsidR="00B13125">
        <w:t>ni</w:t>
      </w:r>
      <w:r w:rsidR="005B5E89">
        <w:t>tion, a percent is a fractional</w:t>
      </w:r>
      <w:r w:rsidR="00202441">
        <w:t>,</w:t>
      </w:r>
      <w:r w:rsidR="005B5E89">
        <w:t xml:space="preserve"> </w:t>
      </w:r>
      <w:proofErr w:type="spellStart"/>
      <w:r w:rsidR="005B5E89">
        <w:t>unitless</w:t>
      </w:r>
      <w:proofErr w:type="spellEnd"/>
      <w:r w:rsidR="005B5E89">
        <w:t xml:space="preserve"> value of one component compared to the whole. In this case, the percent </w:t>
      </w:r>
      <w:r w:rsidR="006D1EDA">
        <w:t xml:space="preserve">by </w:t>
      </w:r>
      <w:r w:rsidR="005B5E89">
        <w:t>mass can be represented mathematically as:</w:t>
      </w:r>
    </w:p>
    <w:p w14:paraId="7E4FC7B1" w14:textId="77777777" w:rsidR="00FA284F" w:rsidRDefault="00FA284F" w:rsidP="00D40776"/>
    <w:p w14:paraId="55ACBF5F" w14:textId="77777777" w:rsidR="005B5E89" w:rsidRPr="005B5E89" w:rsidRDefault="005B5E89" w:rsidP="00D40776">
      <m:oMathPara>
        <m:oMath>
          <m:r>
            <w:rPr>
              <w:rFonts w:ascii="Cambria Math" w:hAnsi="Cambria Math"/>
            </w:rPr>
            <m:t xml:space="preserve">Percent by Mass=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mass of solute</m:t>
              </m:r>
            </m:num>
            <m:den>
              <m:r>
                <w:rPr>
                  <w:rFonts w:ascii="Cambria Math" w:hAnsi="Cambria Math"/>
                </w:rPr>
                <m:t>mass of solution</m:t>
              </m:r>
            </m:den>
          </m:f>
          <m:r>
            <w:rPr>
              <w:rFonts w:ascii="Cambria Math" w:hAnsi="Cambria Math"/>
            </w:rPr>
            <m:t xml:space="preserve"> × 100</m:t>
          </m:r>
        </m:oMath>
      </m:oMathPara>
    </w:p>
    <w:p w14:paraId="5F3672E8" w14:textId="77777777" w:rsidR="005B5E89" w:rsidRPr="005B5E89" w:rsidRDefault="005B5E89" w:rsidP="00D40776">
      <w:r>
        <w:t xml:space="preserve"> </w:t>
      </w:r>
    </w:p>
    <w:p w14:paraId="46E30E7D" w14:textId="5A513542" w:rsidR="005B5E89" w:rsidRDefault="005B5E89" w:rsidP="00D40776">
      <w:r>
        <w:t xml:space="preserve">Although percent by mass is </w:t>
      </w:r>
      <w:proofErr w:type="spellStart"/>
      <w:r>
        <w:t>unitless</w:t>
      </w:r>
      <w:proofErr w:type="spellEnd"/>
      <w:r>
        <w:t>, this value is sometimes represented with the unit</w:t>
      </w:r>
      <w:r w:rsidR="00B13125">
        <w:t xml:space="preserve">s (w/w) to </w:t>
      </w:r>
      <w:r w:rsidR="00202441">
        <w:t>convey</w:t>
      </w:r>
      <w:r w:rsidR="00B13125">
        <w:t xml:space="preserve"> that the comparison</w:t>
      </w:r>
      <w:r>
        <w:t xml:space="preserve"> is by mass (weight) </w:t>
      </w:r>
      <w:r w:rsidR="00FA284F">
        <w:t xml:space="preserve">only </w:t>
      </w:r>
      <w:r>
        <w:t xml:space="preserve">and not by volume. </w:t>
      </w:r>
      <w:r w:rsidR="00FA284F">
        <w:t>Percent by volumes are indicated as weigh</w:t>
      </w:r>
      <w:r w:rsidR="00202441">
        <w:t>t</w:t>
      </w:r>
      <w:r w:rsidR="00FA284F">
        <w:t xml:space="preserve"> per volume (w/v) o</w:t>
      </w:r>
      <w:r w:rsidR="00202441">
        <w:t>r</w:t>
      </w:r>
      <w:r w:rsidR="00FA284F">
        <w:t xml:space="preserve"> volume per volume (v/v). </w:t>
      </w:r>
      <w:r>
        <w:t>I</w:t>
      </w:r>
      <w:r w:rsidR="00FA284F">
        <w:t>n w/w calculations, i</w:t>
      </w:r>
      <w:r>
        <w:t>t is important to note that the denominator is the mass of the entire solution, not the solvent.</w:t>
      </w:r>
      <w:ins w:id="14" w:author="Neal Abrams" w:date="2015-06-11T21:12:00Z">
        <w:r w:rsidR="003E4ABA">
          <w:t xml:space="preserve"> While percent by mass</w:t>
        </w:r>
      </w:ins>
      <w:ins w:id="15" w:author="Neal Abrams" w:date="2015-06-11T21:14:00Z">
        <w:r w:rsidR="003E4ABA">
          <w:t xml:space="preserve"> is used</w:t>
        </w:r>
      </w:ins>
      <w:ins w:id="16" w:author="Neal Abrams" w:date="2015-06-11T21:12:00Z">
        <w:r w:rsidR="003E4ABA">
          <w:t xml:space="preserve"> to</w:t>
        </w:r>
      </w:ins>
      <w:ins w:id="17" w:author="Neal Abrams" w:date="2015-06-11T21:13:00Z">
        <w:r w:rsidR="003E4ABA">
          <w:t xml:space="preserve"> determine solution concentration, percent by mole </w:t>
        </w:r>
      </w:ins>
      <w:ins w:id="18" w:author="Neal Abrams" w:date="2015-06-11T21:14:00Z">
        <w:r w:rsidR="003E4ABA">
          <w:t xml:space="preserve">is typically used to </w:t>
        </w:r>
      </w:ins>
      <w:ins w:id="19" w:author="Neal Abrams" w:date="2015-06-11T21:23:00Z">
        <w:r w:rsidR="0086675C">
          <w:t>calculate</w:t>
        </w:r>
      </w:ins>
      <w:ins w:id="20" w:author="Neal Abrams" w:date="2015-06-11T21:14:00Z">
        <w:r w:rsidR="003E4ABA">
          <w:t xml:space="preserve"> the percent of a</w:t>
        </w:r>
      </w:ins>
      <w:ins w:id="21" w:author="Neal Abrams" w:date="2015-06-11T21:24:00Z">
        <w:r w:rsidR="0086675C">
          <w:t>n</w:t>
        </w:r>
      </w:ins>
      <w:ins w:id="22" w:author="Neal Abrams" w:date="2015-06-11T21:14:00Z">
        <w:r w:rsidR="003E4ABA">
          <w:t xml:space="preserve"> </w:t>
        </w:r>
      </w:ins>
      <w:ins w:id="23" w:author="Neal Abrams" w:date="2015-06-11T21:24:00Z">
        <w:r w:rsidR="0086675C">
          <w:t>element</w:t>
        </w:r>
      </w:ins>
      <w:ins w:id="24" w:author="Neal Abrams" w:date="2015-06-11T21:14:00Z">
        <w:r w:rsidR="003E4ABA">
          <w:t xml:space="preserve"> or </w:t>
        </w:r>
      </w:ins>
      <w:ins w:id="25" w:author="Neal Abrams" w:date="2015-06-11T21:24:00Z">
        <w:r w:rsidR="0086675C">
          <w:t>group</w:t>
        </w:r>
      </w:ins>
      <w:ins w:id="26" w:author="Neal Abrams" w:date="2015-06-11T21:14:00Z">
        <w:r w:rsidR="003E4ABA">
          <w:t xml:space="preserve"> in a molecule.</w:t>
        </w:r>
      </w:ins>
      <w:ins w:id="27" w:author="Neal Abrams" w:date="2015-06-11T21:24:00Z">
        <w:r w:rsidR="0086675C">
          <w:t xml:space="preserve"> It would be difficult to calculate percent by mole in a solution</w:t>
        </w:r>
      </w:ins>
      <w:ins w:id="28" w:author="Jacob Roundy" w:date="2015-06-12T14:46:00Z">
        <w:r w:rsidR="001842D6">
          <w:t>,</w:t>
        </w:r>
      </w:ins>
      <w:ins w:id="29" w:author="Neal Abrams" w:date="2015-06-11T21:24:00Z">
        <w:r w:rsidR="0086675C">
          <w:t xml:space="preserve"> since the total moles of solute and solvent would need to be known</w:t>
        </w:r>
      </w:ins>
      <w:ins w:id="30" w:author="Neal Abrams" w:date="2015-06-11T21:25:00Z">
        <w:r w:rsidR="0086675C">
          <w:t>. If th</w:t>
        </w:r>
      </w:ins>
      <w:ins w:id="31" w:author="Jacob Roundy" w:date="2015-06-12T14:46:00Z">
        <w:r w:rsidR="001842D6">
          <w:t>ose values</w:t>
        </w:r>
      </w:ins>
      <w:ins w:id="32" w:author="Neal Abrams" w:date="2015-06-11T21:25:00Z">
        <w:del w:id="33" w:author="Jacob Roundy" w:date="2015-06-12T14:46:00Z">
          <w:r w:rsidR="0086675C" w:rsidDel="001842D6">
            <w:delText>at</w:delText>
          </w:r>
        </w:del>
        <w:r w:rsidR="0086675C">
          <w:t xml:space="preserve"> w</w:t>
        </w:r>
        <w:del w:id="34" w:author="Jacob Roundy" w:date="2015-06-12T14:46:00Z">
          <w:r w:rsidR="0086675C" w:rsidDel="001842D6">
            <w:delText>as</w:delText>
          </w:r>
        </w:del>
      </w:ins>
      <w:ins w:id="35" w:author="Jacob Roundy" w:date="2015-06-12T14:46:00Z">
        <w:r w:rsidR="001842D6">
          <w:t>ere</w:t>
        </w:r>
      </w:ins>
      <w:ins w:id="36" w:author="Neal Abrams" w:date="2015-06-11T21:25:00Z">
        <w:r w:rsidR="0086675C">
          <w:t xml:space="preserve"> known, the </w:t>
        </w:r>
      </w:ins>
      <w:ins w:id="37" w:author="Neal Abrams" w:date="2015-06-11T21:24:00Z">
        <w:r w:rsidR="0086675C">
          <w:t>overall calculation</w:t>
        </w:r>
      </w:ins>
      <w:ins w:id="38" w:author="Neal Abrams" w:date="2015-06-11T21:26:00Z">
        <w:r w:rsidR="0086675C">
          <w:t xml:space="preserve"> would be</w:t>
        </w:r>
      </w:ins>
      <w:ins w:id="39" w:author="Neal Abrams" w:date="2015-06-11T21:24:00Z">
        <w:r w:rsidR="0086675C">
          <w:t xml:space="preserve"> </w:t>
        </w:r>
      </w:ins>
      <w:ins w:id="40" w:author="Neal Abrams" w:date="2015-06-11T21:25:00Z">
        <w:r w:rsidR="0086675C">
          <w:t>irrelevant.</w:t>
        </w:r>
      </w:ins>
    </w:p>
    <w:p w14:paraId="0FAFB3F2" w14:textId="77777777" w:rsidR="00B13125" w:rsidRDefault="00B13125" w:rsidP="00D40776"/>
    <w:p w14:paraId="6296F8EB" w14:textId="787502C9" w:rsidR="006D1EDA" w:rsidRDefault="006D1EDA" w:rsidP="00D40776">
      <w:r>
        <w:t xml:space="preserve">In some cases, obtaining the mass of </w:t>
      </w:r>
      <w:r w:rsidR="00FA284F">
        <w:t>the solvent or solute indiv</w:t>
      </w:r>
      <w:r w:rsidR="00202441">
        <w:t>id</w:t>
      </w:r>
      <w:r w:rsidR="00FA284F">
        <w:t>u</w:t>
      </w:r>
      <w:r w:rsidR="00202441">
        <w:t>a</w:t>
      </w:r>
      <w:r w:rsidR="00FA284F">
        <w:t>lly</w:t>
      </w:r>
      <w:r>
        <w:t xml:space="preserve"> can be difficult or </w:t>
      </w:r>
      <w:r w:rsidR="00202441">
        <w:t>im</w:t>
      </w:r>
      <w:r>
        <w:t xml:space="preserve">practical. In these cases, the density of a solution can be used to determine mass percent by first producing a calibration curve of solutions with known compositions. </w:t>
      </w:r>
      <w:commentRangeStart w:id="41"/>
      <w:r w:rsidR="00536709">
        <w:t xml:space="preserve">This first requires </w:t>
      </w:r>
      <w:r w:rsidR="00202441">
        <w:t xml:space="preserve">the following to be known: </w:t>
      </w:r>
      <w:r w:rsidR="00536709">
        <w:t>the identity of the solute</w:t>
      </w:r>
      <w:r w:rsidR="00202441">
        <w:t xml:space="preserve"> and</w:t>
      </w:r>
      <w:r w:rsidR="00536709">
        <w:t xml:space="preserve"> </w:t>
      </w:r>
      <w:r w:rsidR="00202441">
        <w:t>a</w:t>
      </w:r>
      <w:r w:rsidR="00536709">
        <w:t xml:space="preserve"> reasonable range of the solution’s concentration</w:t>
      </w:r>
      <w:r w:rsidR="00202441">
        <w:t>.</w:t>
      </w:r>
      <w:r w:rsidR="00536709">
        <w:t xml:space="preserve"> </w:t>
      </w:r>
      <w:commentRangeEnd w:id="41"/>
      <w:ins w:id="42" w:author="Neal Abrams" w:date="2015-06-11T21:27:00Z">
        <w:r w:rsidR="00007EDC">
          <w:t xml:space="preserve">More complex </w:t>
        </w:r>
      </w:ins>
      <w:ins w:id="43" w:author="Neal Abrams" w:date="2015-06-11T21:28:00Z">
        <w:r w:rsidR="00007EDC">
          <w:t xml:space="preserve">analytical </w:t>
        </w:r>
      </w:ins>
      <w:ins w:id="44" w:author="Neal Abrams" w:date="2015-06-11T21:27:00Z">
        <w:r w:rsidR="00007EDC">
          <w:t xml:space="preserve">methods are required when more than one solute is present in solution. For example, selective precipitation or ion exchange could </w:t>
        </w:r>
        <w:r w:rsidR="00007EDC">
          <w:lastRenderedPageBreak/>
          <w:t xml:space="preserve">be used to </w:t>
        </w:r>
      </w:ins>
      <w:ins w:id="45" w:author="Neal Abrams" w:date="2015-06-11T21:28:00Z">
        <w:r w:rsidR="00007EDC">
          <w:t>analyze</w:t>
        </w:r>
      </w:ins>
      <w:ins w:id="46" w:author="Neal Abrams" w:date="2015-06-11T21:27:00Z">
        <w:r w:rsidR="00007EDC">
          <w:t xml:space="preserve"> </w:t>
        </w:r>
      </w:ins>
      <w:ins w:id="47" w:author="Neal Abrams" w:date="2015-06-11T21:28:00Z">
        <w:r w:rsidR="00C5773B">
          <w:t>for a solute of</w:t>
        </w:r>
        <w:r w:rsidR="00007EDC">
          <w:t xml:space="preserve"> interest</w:t>
        </w:r>
      </w:ins>
      <w:ins w:id="48" w:author="Neal Abrams" w:date="2015-06-11T21:27:00Z">
        <w:r w:rsidR="00007EDC">
          <w:t>. For single solute solutions, e</w:t>
        </w:r>
      </w:ins>
      <w:del w:id="49" w:author="Neal Abrams" w:date="2015-06-11T21:29:00Z">
        <w:r w:rsidR="009846B7" w:rsidDel="00007EDC">
          <w:rPr>
            <w:rStyle w:val="CommentReference"/>
          </w:rPr>
          <w:commentReference w:id="41"/>
        </w:r>
        <w:r w:rsidR="00202441" w:rsidDel="00007EDC">
          <w:delText>E</w:delText>
        </w:r>
      </w:del>
      <w:r w:rsidR="00536709">
        <w:t xml:space="preserve">nough </w:t>
      </w:r>
      <w:r w:rsidR="00FA284F">
        <w:t xml:space="preserve">material </w:t>
      </w:r>
      <w:r w:rsidR="00202441">
        <w:t xml:space="preserve">must be </w:t>
      </w:r>
      <w:r w:rsidR="00536709">
        <w:t>available to create a series of s</w:t>
      </w:r>
      <w:r w:rsidR="00FA284F">
        <w:t>olutions of known concentration</w:t>
      </w:r>
      <w:ins w:id="50" w:author="Jacob Roundy" w:date="2015-06-12T14:49:00Z">
        <w:r w:rsidR="001842D6">
          <w:t>.</w:t>
        </w:r>
      </w:ins>
      <w:del w:id="51" w:author="Jacob Roundy" w:date="2015-06-12T14:49:00Z">
        <w:r w:rsidR="00202441" w:rsidDel="001842D6">
          <w:delText>,</w:delText>
        </w:r>
      </w:del>
      <w:del w:id="52" w:author="Neal Abrams" w:date="2015-06-11T21:29:00Z">
        <w:r w:rsidR="00202441" w:rsidDel="00007EDC">
          <w:delText xml:space="preserve"> as well</w:delText>
        </w:r>
        <w:r w:rsidR="00536709" w:rsidDel="00007EDC">
          <w:delText>.</w:delText>
        </w:r>
      </w:del>
      <w:r w:rsidR="00536709">
        <w:t xml:space="preserve"> </w:t>
      </w:r>
      <w:del w:id="53" w:author="Neal Abrams" w:date="2015-06-11T21:30:00Z">
        <w:r w:rsidR="00202441" w:rsidDel="00007EDC">
          <w:delText>B</w:delText>
        </w:r>
        <w:r w:rsidDel="00007EDC">
          <w:delText xml:space="preserve">oth </w:delText>
        </w:r>
      </w:del>
      <w:ins w:id="54" w:author="Neal Abrams" w:date="2015-06-11T21:30:00Z">
        <w:r w:rsidR="00007EDC">
          <w:t xml:space="preserve">Two percent by mass </w:t>
        </w:r>
      </w:ins>
      <w:r>
        <w:t xml:space="preserve">methods </w:t>
      </w:r>
      <w:r w:rsidR="00202441">
        <w:t xml:space="preserve">are demonstrated </w:t>
      </w:r>
      <w:r>
        <w:t>here.</w:t>
      </w:r>
    </w:p>
    <w:p w14:paraId="20F13E10" w14:textId="77777777" w:rsidR="00D40776" w:rsidRDefault="00D40776" w:rsidP="00D40776"/>
    <w:p w14:paraId="258774C1" w14:textId="397CA5D4" w:rsidR="005B5E89" w:rsidRPr="00C41860" w:rsidRDefault="005B5E89" w:rsidP="00D40776">
      <w:pPr>
        <w:pStyle w:val="Heading1"/>
        <w:spacing w:before="0"/>
        <w:rPr>
          <w:sz w:val="28"/>
        </w:rPr>
      </w:pPr>
      <w:r w:rsidRPr="00C41860">
        <w:rPr>
          <w:sz w:val="28"/>
        </w:rPr>
        <w:t>Procedure</w:t>
      </w:r>
      <w:r w:rsidR="00F33FD3">
        <w:rPr>
          <w:sz w:val="28"/>
        </w:rPr>
        <w:t>:</w:t>
      </w:r>
    </w:p>
    <w:p w14:paraId="5896D067" w14:textId="00620941" w:rsidR="006D1EDA" w:rsidRPr="006D1EDA" w:rsidRDefault="006D1EDA" w:rsidP="00C41860">
      <w:pPr>
        <w:pStyle w:val="ListParagraph"/>
        <w:numPr>
          <w:ilvl w:val="0"/>
          <w:numId w:val="1"/>
        </w:numPr>
      </w:pPr>
      <w:r>
        <w:t xml:space="preserve">Percent by </w:t>
      </w:r>
      <w:r w:rsidR="00202441">
        <w:t>M</w:t>
      </w:r>
      <w:r>
        <w:t xml:space="preserve">ass - </w:t>
      </w:r>
      <w:r w:rsidR="00202441">
        <w:t>D</w:t>
      </w:r>
      <w:r>
        <w:t>irect</w:t>
      </w:r>
    </w:p>
    <w:p w14:paraId="26B228EC" w14:textId="77777777" w:rsidR="00202441" w:rsidRDefault="00202441" w:rsidP="00C41860">
      <w:pPr>
        <w:pStyle w:val="ListParagraph"/>
        <w:ind w:left="792"/>
      </w:pPr>
    </w:p>
    <w:p w14:paraId="2CC5D36A" w14:textId="57DEB4BD" w:rsidR="006D1EDA" w:rsidRDefault="00C81AC3" w:rsidP="00C41860">
      <w:pPr>
        <w:pStyle w:val="ListParagraph"/>
        <w:numPr>
          <w:ilvl w:val="1"/>
          <w:numId w:val="1"/>
        </w:numPr>
      </w:pPr>
      <w:r>
        <w:t>Place a</w:t>
      </w:r>
      <w:r w:rsidR="006D1EDA">
        <w:t xml:space="preserve"> small volume of a solution into a clean and oven-dried beaker or crystallization dish.</w:t>
      </w:r>
    </w:p>
    <w:p w14:paraId="37C549EF" w14:textId="77777777" w:rsidR="00202441" w:rsidRDefault="00202441" w:rsidP="00C41860">
      <w:pPr>
        <w:pStyle w:val="ListParagraph"/>
        <w:ind w:left="792"/>
      </w:pPr>
    </w:p>
    <w:p w14:paraId="3C4C54BD" w14:textId="312E736F" w:rsidR="006D1EDA" w:rsidRDefault="006D1EDA" w:rsidP="00C41860">
      <w:pPr>
        <w:pStyle w:val="ListParagraph"/>
        <w:numPr>
          <w:ilvl w:val="1"/>
          <w:numId w:val="1"/>
        </w:numPr>
      </w:pPr>
      <w:r>
        <w:t xml:space="preserve">After </w:t>
      </w:r>
      <w:r w:rsidR="00536709">
        <w:t xml:space="preserve">accurately </w:t>
      </w:r>
      <w:r>
        <w:t>determining the</w:t>
      </w:r>
      <w:r w:rsidR="00536709">
        <w:t xml:space="preserve"> precise</w:t>
      </w:r>
      <w:r>
        <w:t xml:space="preserve"> total mass of the solution, heat</w:t>
      </w:r>
      <w:r w:rsidR="00C81AC3">
        <w:t xml:space="preserve"> the beaker or dish</w:t>
      </w:r>
      <w:r>
        <w:t xml:space="preserve"> on a hotplate or in an oven to drive off the water. Slow evaporation is </w:t>
      </w:r>
      <w:r w:rsidR="00C81AC3">
        <w:t xml:space="preserve">the </w:t>
      </w:r>
      <w:r>
        <w:t>best method</w:t>
      </w:r>
      <w:r w:rsidR="00C81AC3">
        <w:t>,</w:t>
      </w:r>
      <w:r>
        <w:t xml:space="preserve"> as boiling can result in splattering of the solution.</w:t>
      </w:r>
    </w:p>
    <w:p w14:paraId="1E7CE0B5" w14:textId="77777777" w:rsidR="00202441" w:rsidRDefault="00202441" w:rsidP="00C41860">
      <w:pPr>
        <w:pStyle w:val="ListParagraph"/>
        <w:ind w:left="792"/>
      </w:pPr>
    </w:p>
    <w:p w14:paraId="575B9839" w14:textId="0467B01E" w:rsidR="006D1EDA" w:rsidRDefault="006D1EDA" w:rsidP="00C41860">
      <w:pPr>
        <w:pStyle w:val="ListParagraph"/>
        <w:numPr>
          <w:ilvl w:val="1"/>
          <w:numId w:val="1"/>
        </w:numPr>
      </w:pPr>
      <w:r>
        <w:t xml:space="preserve">Once the solvent has evaporated, </w:t>
      </w:r>
      <w:r w:rsidR="00C81AC3">
        <w:t xml:space="preserve">cool </w:t>
      </w:r>
      <w:r>
        <w:t xml:space="preserve">the remaining solid (solute) and </w:t>
      </w:r>
      <w:r w:rsidR="00C81AC3">
        <w:t xml:space="preserve">determine </w:t>
      </w:r>
      <w:r>
        <w:t>the mass.</w:t>
      </w:r>
    </w:p>
    <w:p w14:paraId="46E01B1C" w14:textId="77777777" w:rsidR="00202441" w:rsidRDefault="00202441" w:rsidP="00C41860">
      <w:pPr>
        <w:pStyle w:val="ListParagraph"/>
        <w:ind w:left="792"/>
      </w:pPr>
    </w:p>
    <w:p w14:paraId="6FEB9A12" w14:textId="629C12C5" w:rsidR="006D1EDA" w:rsidRDefault="00C81AC3" w:rsidP="00C41860">
      <w:pPr>
        <w:pStyle w:val="ListParagraph"/>
        <w:numPr>
          <w:ilvl w:val="1"/>
          <w:numId w:val="1"/>
        </w:numPr>
      </w:pPr>
      <w:r>
        <w:t>Calculate t</w:t>
      </w:r>
      <w:r w:rsidR="00536709">
        <w:t>he mass percent</w:t>
      </w:r>
      <w:r w:rsidR="006D1EDA">
        <w:t xml:space="preserve"> as:</w:t>
      </w:r>
    </w:p>
    <w:p w14:paraId="652EC7AB" w14:textId="77777777" w:rsidR="00202441" w:rsidRDefault="00202441" w:rsidP="00C41860"/>
    <w:p w14:paraId="3C829CCD" w14:textId="77777777" w:rsidR="006D1EDA" w:rsidRPr="00536709" w:rsidRDefault="006D1EDA" w:rsidP="00D40776">
      <m:oMathPara>
        <m:oMath>
          <m:r>
            <w:rPr>
              <w:rFonts w:ascii="Cambria Math" w:hAnsi="Cambria Math"/>
            </w:rPr>
            <m:t xml:space="preserve">mass percent=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mass of solute after evaporation (g)</m:t>
              </m:r>
            </m:num>
            <m:den>
              <m:r>
                <w:rPr>
                  <w:rFonts w:ascii="Cambria Math" w:hAnsi="Cambria Math"/>
                </w:rPr>
                <m:t>mass of initial solution (g)</m:t>
              </m:r>
            </m:den>
          </m:f>
        </m:oMath>
      </m:oMathPara>
    </w:p>
    <w:p w14:paraId="79C62C7A" w14:textId="77777777" w:rsidR="00536709" w:rsidRDefault="00536709" w:rsidP="00D40776"/>
    <w:p w14:paraId="42A53384" w14:textId="57878EBE" w:rsidR="00536709" w:rsidRDefault="00536709" w:rsidP="00C41860">
      <w:pPr>
        <w:pStyle w:val="ListParagraph"/>
        <w:numPr>
          <w:ilvl w:val="0"/>
          <w:numId w:val="1"/>
        </w:numPr>
      </w:pPr>
      <w:r>
        <w:t xml:space="preserve">Percent by </w:t>
      </w:r>
      <w:r w:rsidR="00202441">
        <w:t>M</w:t>
      </w:r>
      <w:r>
        <w:t xml:space="preserve">ass – </w:t>
      </w:r>
      <w:r w:rsidR="00202441">
        <w:t>U</w:t>
      </w:r>
      <w:r w:rsidR="002264A7">
        <w:t xml:space="preserve">sing a </w:t>
      </w:r>
      <w:r w:rsidR="00202441">
        <w:t>C</w:t>
      </w:r>
      <w:r>
        <w:t xml:space="preserve">alibration </w:t>
      </w:r>
      <w:r w:rsidR="00202441">
        <w:t>C</w:t>
      </w:r>
      <w:r>
        <w:t>urve</w:t>
      </w:r>
    </w:p>
    <w:p w14:paraId="6566656B" w14:textId="77777777" w:rsidR="00F33FD3" w:rsidRDefault="00F33FD3" w:rsidP="00C41860">
      <w:pPr>
        <w:pStyle w:val="ListParagraph"/>
        <w:ind w:left="792"/>
      </w:pPr>
    </w:p>
    <w:p w14:paraId="0CF3298A" w14:textId="77777777" w:rsidR="00C81AC3" w:rsidRDefault="00C81AC3" w:rsidP="00C41860">
      <w:pPr>
        <w:pStyle w:val="ListParagraph"/>
        <w:numPr>
          <w:ilvl w:val="1"/>
          <w:numId w:val="1"/>
        </w:numPr>
      </w:pPr>
      <w:r>
        <w:t>Make a</w:t>
      </w:r>
      <w:r w:rsidR="00F33FD3">
        <w:t xml:space="preserve"> series of standard solutions by dissolving known quantities of solute into a solvent. Five standards are recommended and should range from the minimum to the maximum expected percent compositions. </w:t>
      </w:r>
    </w:p>
    <w:p w14:paraId="329E178D" w14:textId="77777777" w:rsidR="00C81AC3" w:rsidRDefault="00C81AC3" w:rsidP="00C41860">
      <w:pPr>
        <w:pStyle w:val="ListParagraph"/>
        <w:ind w:left="1224"/>
      </w:pPr>
    </w:p>
    <w:p w14:paraId="3A0AB89F" w14:textId="064CED27" w:rsidR="00F33FD3" w:rsidRDefault="00C81AC3" w:rsidP="00C41860">
      <w:pPr>
        <w:pStyle w:val="ListParagraph"/>
        <w:numPr>
          <w:ilvl w:val="2"/>
          <w:numId w:val="1"/>
        </w:numPr>
      </w:pPr>
      <w:r>
        <w:t xml:space="preserve"> </w:t>
      </w:r>
      <w:r w:rsidR="00F33FD3">
        <w:t>If the approxi</w:t>
      </w:r>
      <w:r>
        <w:t>mate value is unknown,</w:t>
      </w:r>
      <w:r w:rsidR="00F33FD3">
        <w:t xml:space="preserve"> produce a series of solutions ranging from 0% through the solubility maximum of the solute in water. Reference tables are available to indicate the maximum solubility for many solids in water over a variety of temperature ranges.</w:t>
      </w:r>
    </w:p>
    <w:p w14:paraId="2ECBA695" w14:textId="77777777" w:rsidR="00F33FD3" w:rsidRDefault="00F33FD3" w:rsidP="00C41860">
      <w:pPr>
        <w:pStyle w:val="ListParagraph"/>
        <w:ind w:left="1224"/>
      </w:pPr>
    </w:p>
    <w:p w14:paraId="798580B0" w14:textId="27A5A0BD" w:rsidR="00F33FD3" w:rsidRDefault="00F33FD3" w:rsidP="00C41860">
      <w:pPr>
        <w:pStyle w:val="ListParagraph"/>
        <w:numPr>
          <w:ilvl w:val="2"/>
          <w:numId w:val="1"/>
        </w:numPr>
      </w:pPr>
      <w:r>
        <w:t xml:space="preserve"> For example, to produce a 35% (w/w) sodium chloride (</w:t>
      </w:r>
      <w:proofErr w:type="spellStart"/>
      <w:r>
        <w:t>NaCl</w:t>
      </w:r>
      <w:proofErr w:type="spellEnd"/>
      <w:r>
        <w:t>) so</w:t>
      </w:r>
      <w:r w:rsidR="00C81AC3">
        <w:t>lution,</w:t>
      </w:r>
      <w:r>
        <w:t xml:space="preserve"> add</w:t>
      </w:r>
      <w:r w:rsidR="00C81AC3">
        <w:t xml:space="preserve"> 35 g</w:t>
      </w:r>
      <w:r>
        <w:t xml:space="preserve"> to a flask, then </w:t>
      </w:r>
      <w:r w:rsidR="00C81AC3">
        <w:t xml:space="preserve">add </w:t>
      </w:r>
      <w:r>
        <w:t xml:space="preserve">65 g </w:t>
      </w:r>
      <w:r w:rsidR="00C81AC3">
        <w:t>(or 65 mL</w:t>
      </w:r>
      <w:r w:rsidR="0068349B">
        <w:t>, as volume can also be used when measuring pure water since the density is known to be 1.0 g/mL at ambient temperatures</w:t>
      </w:r>
      <w:r w:rsidR="00C81AC3">
        <w:t xml:space="preserve">) </w:t>
      </w:r>
      <w:r>
        <w:t>of water</w:t>
      </w:r>
      <w:r w:rsidR="00C81AC3">
        <w:t xml:space="preserve">, </w:t>
      </w:r>
      <w:r>
        <w:t xml:space="preserve">and </w:t>
      </w:r>
      <w:r w:rsidR="00C81AC3">
        <w:t xml:space="preserve">mix </w:t>
      </w:r>
      <w:r>
        <w:t xml:space="preserve">the solution until the solid is dissolved. Because mass is additive, this would be the same as adding enough water so the total solution has a mass of </w:t>
      </w:r>
      <w:r w:rsidR="0068349B">
        <w:t>100 g.</w:t>
      </w:r>
    </w:p>
    <w:p w14:paraId="11A6EBAF" w14:textId="77777777" w:rsidR="00F33FD3" w:rsidRDefault="00F33FD3" w:rsidP="00F33FD3">
      <w:pPr>
        <w:ind w:left="1440"/>
      </w:pPr>
    </w:p>
    <w:p w14:paraId="4BAC42E9" w14:textId="6E094F6E" w:rsidR="00F33FD3" w:rsidRDefault="00F33FD3" w:rsidP="00C41860">
      <w:pPr>
        <w:pStyle w:val="ListParagraph"/>
        <w:numPr>
          <w:ilvl w:val="1"/>
          <w:numId w:val="1"/>
        </w:numPr>
      </w:pPr>
      <w:r>
        <w:t xml:space="preserve">After measuring the mass of a precise volume of each of the standard solutions, </w:t>
      </w:r>
      <w:r w:rsidR="0068349B">
        <w:t xml:space="preserve">calculate </w:t>
      </w:r>
      <w:r>
        <w:t>the density as:</w:t>
      </w:r>
    </w:p>
    <w:p w14:paraId="1F3200C1" w14:textId="77777777" w:rsidR="00F33FD3" w:rsidRDefault="00F33FD3" w:rsidP="00C41860">
      <w:pPr>
        <w:pStyle w:val="ListParagraph"/>
        <w:ind w:left="792"/>
      </w:pPr>
    </w:p>
    <w:p w14:paraId="2A8FB02D" w14:textId="77777777" w:rsidR="00F33FD3" w:rsidRPr="00881969" w:rsidRDefault="00F33FD3" w:rsidP="00F33FD3">
      <m:oMathPara>
        <m:oMath>
          <m:r>
            <w:rPr>
              <w:rFonts w:ascii="Cambria Math" w:hAnsi="Cambria Math"/>
            </w:rPr>
            <m:t xml:space="preserve">density=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mass of solution (g)</m:t>
              </m:r>
            </m:num>
            <m:den>
              <m:r>
                <w:rPr>
                  <w:rFonts w:ascii="Cambria Math" w:hAnsi="Cambria Math"/>
                </w:rPr>
                <m:t>volume solution (mL)</m:t>
              </m:r>
            </m:den>
          </m:f>
        </m:oMath>
      </m:oMathPara>
    </w:p>
    <w:p w14:paraId="07CB6B77" w14:textId="21E65952" w:rsidR="00202441" w:rsidRDefault="00202441" w:rsidP="00C41860">
      <w:pPr>
        <w:pStyle w:val="ListParagraph"/>
        <w:ind w:left="792"/>
      </w:pPr>
    </w:p>
    <w:p w14:paraId="33DB3645" w14:textId="1AD18183" w:rsidR="00881969" w:rsidRDefault="00F33FD3" w:rsidP="00C41860">
      <w:pPr>
        <w:pStyle w:val="ListParagraph"/>
        <w:numPr>
          <w:ilvl w:val="0"/>
          <w:numId w:val="1"/>
        </w:numPr>
      </w:pPr>
      <w:r>
        <w:t>Results</w:t>
      </w:r>
    </w:p>
    <w:p w14:paraId="1FAC89D4" w14:textId="77777777" w:rsidR="00F33FD3" w:rsidRDefault="00F33FD3" w:rsidP="00C41860">
      <w:pPr>
        <w:pStyle w:val="ListParagraph"/>
        <w:ind w:left="792"/>
      </w:pPr>
    </w:p>
    <w:p w14:paraId="66A1BEB5" w14:textId="5EAFEF10" w:rsidR="00F33FD3" w:rsidRDefault="002C017E" w:rsidP="00C41860">
      <w:pPr>
        <w:pStyle w:val="ListParagraph"/>
        <w:numPr>
          <w:ilvl w:val="1"/>
          <w:numId w:val="1"/>
        </w:numPr>
      </w:pPr>
      <w:r>
        <w:t xml:space="preserve">Plot the </w:t>
      </w:r>
      <w:r w:rsidR="00F33FD3">
        <w:t xml:space="preserve">density values against the percentage by mass of the standard solutions and </w:t>
      </w:r>
      <w:r>
        <w:t xml:space="preserve">determine </w:t>
      </w:r>
      <w:r w:rsidR="00F33FD3">
        <w:t xml:space="preserve">the slope of </w:t>
      </w:r>
      <w:r w:rsidR="00941128">
        <w:t xml:space="preserve">the </w:t>
      </w:r>
      <w:r w:rsidR="00F33FD3">
        <w:t xml:space="preserve">line. This slope corresponds to </w:t>
      </w:r>
      <w:r>
        <w:t xml:space="preserve">the </w:t>
      </w:r>
      <w:r w:rsidR="00F33FD3">
        <w:t>density vs. mass percent of the solution</w:t>
      </w:r>
      <w:r>
        <w:t>,</w:t>
      </w:r>
      <w:r w:rsidR="00F33FD3">
        <w:t xml:space="preserve"> fitting a linear equation, </w:t>
      </w:r>
      <w:r w:rsidR="00F33FD3">
        <w:rPr>
          <w:i/>
        </w:rPr>
        <w:t>y = mx + b</w:t>
      </w:r>
      <w:r w:rsidR="00F33FD3">
        <w:t xml:space="preserve"> (</w:t>
      </w:r>
      <w:r w:rsidR="00F33FD3">
        <w:rPr>
          <w:b/>
        </w:rPr>
        <w:t>F</w:t>
      </w:r>
      <w:r w:rsidR="00F33FD3" w:rsidRPr="00E22B1B">
        <w:rPr>
          <w:b/>
        </w:rPr>
        <w:t>igure 1</w:t>
      </w:r>
      <w:r w:rsidR="00F33FD3">
        <w:t>).</w:t>
      </w:r>
    </w:p>
    <w:p w14:paraId="661E116D" w14:textId="77777777" w:rsidR="00F33FD3" w:rsidRDefault="00F33FD3" w:rsidP="00F33FD3"/>
    <w:p w14:paraId="2A8F5D1D" w14:textId="1E731C2B" w:rsidR="00F33FD3" w:rsidRDefault="002C017E" w:rsidP="00C41860">
      <w:pPr>
        <w:pStyle w:val="ListParagraph"/>
        <w:numPr>
          <w:ilvl w:val="1"/>
          <w:numId w:val="1"/>
        </w:numPr>
      </w:pPr>
      <w:r>
        <w:t>Calculate the</w:t>
      </w:r>
      <w:r w:rsidR="00F33FD3">
        <w:t xml:space="preserve"> density of the unknown sample solution by obtaining the mass of </w:t>
      </w:r>
      <w:r w:rsidR="00941128">
        <w:t xml:space="preserve">the </w:t>
      </w:r>
      <w:r w:rsidR="00F33FD3">
        <w:t xml:space="preserve">specific volume of solutions. Now that the slope of the line is known, </w:t>
      </w:r>
      <w:r>
        <w:t xml:space="preserve">determine </w:t>
      </w:r>
      <w:r w:rsidR="00F33FD3">
        <w:t xml:space="preserve">the percent by mass of solute by solving for </w:t>
      </w:r>
      <w:r w:rsidR="00F33FD3" w:rsidRPr="0020568F">
        <w:rPr>
          <w:i/>
        </w:rPr>
        <w:t>“x”</w:t>
      </w:r>
      <w:r w:rsidR="00F33FD3">
        <w:t xml:space="preserve"> using the measured density and slope from the calibration curve. </w:t>
      </w:r>
    </w:p>
    <w:p w14:paraId="497FAB67" w14:textId="77777777" w:rsidR="00881969" w:rsidRDefault="00881969" w:rsidP="00D40776"/>
    <w:p w14:paraId="0F376876" w14:textId="77777777" w:rsidR="00F33FD3" w:rsidRDefault="00F33FD3" w:rsidP="00D40776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Representative Results:</w:t>
      </w:r>
    </w:p>
    <w:p w14:paraId="3F3CE1FC" w14:textId="4FA994CC" w:rsidR="00F33FD3" w:rsidRDefault="000843E1" w:rsidP="00066DE7">
      <w:r>
        <w:t xml:space="preserve">Using the example shown in </w:t>
      </w:r>
      <w:r w:rsidR="00D37844" w:rsidRPr="00066DE7">
        <w:rPr>
          <w:b/>
        </w:rPr>
        <w:t>F</w:t>
      </w:r>
      <w:r w:rsidRPr="00066DE7">
        <w:rPr>
          <w:b/>
        </w:rPr>
        <w:t>i</w:t>
      </w:r>
      <w:r w:rsidR="006E18C2" w:rsidRPr="00066DE7">
        <w:rPr>
          <w:b/>
        </w:rPr>
        <w:t>gure 1</w:t>
      </w:r>
      <w:r w:rsidR="006E18C2">
        <w:t xml:space="preserve">, a set of </w:t>
      </w:r>
      <w:r w:rsidR="007A0CBD">
        <w:t xml:space="preserve">sodium chloride </w:t>
      </w:r>
      <w:r w:rsidR="006E18C2">
        <w:t xml:space="preserve">standards was </w:t>
      </w:r>
      <w:r>
        <w:t>prepared with mass percent compositions of 5</w:t>
      </w:r>
      <w:r w:rsidR="007A0CBD">
        <w:t>.000</w:t>
      </w:r>
      <w:r>
        <w:t>%, 10</w:t>
      </w:r>
      <w:r w:rsidR="007A0CBD">
        <w:t>.00</w:t>
      </w:r>
      <w:r>
        <w:t>%, 15</w:t>
      </w:r>
      <w:r w:rsidR="007A0CBD">
        <w:t>.00</w:t>
      </w:r>
      <w:r>
        <w:t>%, 20</w:t>
      </w:r>
      <w:r w:rsidR="007A0CBD">
        <w:t>.00</w:t>
      </w:r>
      <w:r>
        <w:t>%, and 25</w:t>
      </w:r>
      <w:r w:rsidR="007A0CBD">
        <w:t>.00</w:t>
      </w:r>
      <w:r>
        <w:t xml:space="preserve">% of solute in solution. The </w:t>
      </w:r>
      <w:r w:rsidR="007A0CBD">
        <w:t xml:space="preserve">measured </w:t>
      </w:r>
      <w:r>
        <w:t>densities were 1.025, 1.042, 1.06</w:t>
      </w:r>
      <w:r w:rsidR="007A0CBD">
        <w:t>0</w:t>
      </w:r>
      <w:r>
        <w:t>, 1.07</w:t>
      </w:r>
      <w:r w:rsidR="007A0CBD">
        <w:t>0</w:t>
      </w:r>
      <w:r>
        <w:t>, and 1.09</w:t>
      </w:r>
      <w:r w:rsidR="007A0CBD">
        <w:t>0 g/mL, respectively.</w:t>
      </w:r>
      <w:r>
        <w:t xml:space="preserve"> </w:t>
      </w:r>
      <w:r w:rsidR="007A0CBD">
        <w:t>After</w:t>
      </w:r>
      <w:r>
        <w:t xml:space="preserve"> plotting t</w:t>
      </w:r>
      <w:r w:rsidR="007A0CBD">
        <w:t>hese data, a linear trend</w:t>
      </w:r>
      <w:r w:rsidR="00D37844">
        <w:t xml:space="preserve"> </w:t>
      </w:r>
      <w:r w:rsidR="007A0CBD">
        <w:t xml:space="preserve">line is </w:t>
      </w:r>
      <w:r>
        <w:t>applied</w:t>
      </w:r>
      <w:r w:rsidR="00D37844">
        <w:t>,</w:t>
      </w:r>
      <w:r>
        <w:t xml:space="preserve"> fitting the equation </w:t>
      </w:r>
      <w:r w:rsidRPr="00066DE7">
        <w:rPr>
          <w:i/>
        </w:rPr>
        <w:t>y = 3.446 x 10</w:t>
      </w:r>
      <w:r w:rsidRPr="00066DE7">
        <w:rPr>
          <w:i/>
          <w:vertAlign w:val="superscript"/>
        </w:rPr>
        <w:t>-3</w:t>
      </w:r>
      <w:r w:rsidRPr="00066DE7">
        <w:rPr>
          <w:i/>
        </w:rPr>
        <w:t>x + 1.0048</w:t>
      </w:r>
      <w:r w:rsidR="007A0CBD" w:rsidRPr="00066DE7">
        <w:rPr>
          <w:i/>
        </w:rPr>
        <w:t>,</w:t>
      </w:r>
      <w:r>
        <w:t xml:space="preserve"> where </w:t>
      </w:r>
      <w:r w:rsidRPr="00066DE7">
        <w:rPr>
          <w:i/>
        </w:rPr>
        <w:t>y</w:t>
      </w:r>
      <w:r>
        <w:t xml:space="preserve"> is the density and </w:t>
      </w:r>
      <w:r w:rsidRPr="00066DE7">
        <w:rPr>
          <w:i/>
        </w:rPr>
        <w:t>x</w:t>
      </w:r>
      <w:r>
        <w:t xml:space="preserve"> is the mass percent composition.</w:t>
      </w:r>
    </w:p>
    <w:p w14:paraId="2365856E" w14:textId="77777777" w:rsidR="006E18C2" w:rsidRDefault="006E18C2" w:rsidP="006E18C2"/>
    <w:p w14:paraId="5306F2C3" w14:textId="2A940E90" w:rsidR="000843E1" w:rsidRDefault="006E18C2" w:rsidP="00066DE7">
      <w:r>
        <w:t>Next,</w:t>
      </w:r>
      <w:r w:rsidR="007A0CBD">
        <w:t xml:space="preserve"> the volume of</w:t>
      </w:r>
      <w:r w:rsidR="000843E1">
        <w:t xml:space="preserve"> 10</w:t>
      </w:r>
      <w:r w:rsidR="007A0CBD">
        <w:t>.00</w:t>
      </w:r>
      <w:r w:rsidR="000843E1">
        <w:t xml:space="preserve"> g</w:t>
      </w:r>
      <w:r w:rsidR="007A0CBD">
        <w:t xml:space="preserve"> of solution with unknown percent composition i</w:t>
      </w:r>
      <w:r w:rsidR="000843E1">
        <w:t xml:space="preserve">s measured and determined to be </w:t>
      </w:r>
      <w:r>
        <w:t xml:space="preserve">9.497 </w:t>
      </w:r>
      <w:proofErr w:type="spellStart"/>
      <w:r>
        <w:t>mL.</w:t>
      </w:r>
      <w:proofErr w:type="spellEnd"/>
      <w:r>
        <w:t xml:space="preserve"> By dividing the mass by the volume, the density is then calculated as </w:t>
      </w:r>
      <w:r w:rsidR="000843E1">
        <w:t>1.053 g/</w:t>
      </w:r>
      <w:proofErr w:type="spellStart"/>
      <w:r w:rsidR="000843E1">
        <w:t>mL</w:t>
      </w:r>
      <w:r>
        <w:t>.</w:t>
      </w:r>
      <w:proofErr w:type="spellEnd"/>
      <w:r>
        <w:t xml:space="preserve"> Inserting the density value into the linear equation, the mass percent is determined as </w:t>
      </w:r>
      <w:r w:rsidRPr="00066DE7">
        <w:rPr>
          <w:i/>
        </w:rPr>
        <w:t>x</w:t>
      </w:r>
      <w:r>
        <w:t>:</w:t>
      </w:r>
    </w:p>
    <w:p w14:paraId="0C3E5E05" w14:textId="77777777" w:rsidR="00066DE7" w:rsidRDefault="00066DE7" w:rsidP="00066DE7"/>
    <w:p w14:paraId="7C6F882C" w14:textId="5686439E" w:rsidR="006E18C2" w:rsidRPr="006E18C2" w:rsidRDefault="006E18C2" w:rsidP="006E18C2">
      <m:oMathPara>
        <m:oMath>
          <m:r>
            <w:rPr>
              <w:rFonts w:ascii="Cambria Math" w:hAnsi="Cambria Math"/>
            </w:rPr>
            <m:t xml:space="preserve">1.053 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</m:num>
            <m:den>
              <m:r>
                <w:rPr>
                  <w:rFonts w:ascii="Cambria Math" w:hAnsi="Cambria Math"/>
                </w:rPr>
                <m:t>mL</m:t>
              </m:r>
            </m:den>
          </m:f>
          <m:r>
            <w:rPr>
              <w:rFonts w:ascii="Cambria Math" w:hAnsi="Cambria Math"/>
            </w:rPr>
            <m:t xml:space="preserve">=3.446 x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x+1.0048</m:t>
          </m:r>
        </m:oMath>
      </m:oMathPara>
    </w:p>
    <w:p w14:paraId="41CE2877" w14:textId="0A4725D7" w:rsidR="006E18C2" w:rsidRPr="006E18C2" w:rsidRDefault="006E18C2" w:rsidP="006E18C2">
      <w:pPr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x=13.98 %</m:t>
          </m:r>
        </m:oMath>
      </m:oMathPara>
    </w:p>
    <w:p w14:paraId="2099E247" w14:textId="77777777" w:rsidR="000843E1" w:rsidRDefault="000843E1" w:rsidP="00D40776">
      <w:pPr>
        <w:rPr>
          <w:rFonts w:asciiTheme="majorHAnsi" w:hAnsiTheme="majorHAnsi"/>
          <w:b/>
          <w:sz w:val="28"/>
        </w:rPr>
      </w:pPr>
    </w:p>
    <w:p w14:paraId="7E38B615" w14:textId="61144E29" w:rsidR="006E18C2" w:rsidRDefault="00F33FD3" w:rsidP="006E18C2">
      <w:pPr>
        <w:rPr>
          <w:i/>
        </w:rPr>
      </w:pPr>
      <w:commentRangeStart w:id="55"/>
      <w:commentRangeStart w:id="56"/>
      <w:commentRangeStart w:id="57"/>
      <w:commentRangeStart w:id="58"/>
      <w:r>
        <w:rPr>
          <w:rFonts w:asciiTheme="majorHAnsi" w:hAnsiTheme="majorHAnsi"/>
          <w:b/>
          <w:sz w:val="28"/>
        </w:rPr>
        <w:t>Applications:</w:t>
      </w:r>
      <w:commentRangeEnd w:id="55"/>
      <w:r w:rsidR="000C510A">
        <w:rPr>
          <w:rStyle w:val="CommentReference"/>
        </w:rPr>
        <w:commentReference w:id="55"/>
      </w:r>
      <w:commentRangeEnd w:id="56"/>
      <w:r w:rsidR="004F1537">
        <w:rPr>
          <w:rStyle w:val="CommentReference"/>
        </w:rPr>
        <w:commentReference w:id="56"/>
      </w:r>
      <w:commentRangeEnd w:id="57"/>
      <w:r w:rsidR="003660AE">
        <w:rPr>
          <w:rStyle w:val="CommentReference"/>
        </w:rPr>
        <w:commentReference w:id="57"/>
      </w:r>
      <w:commentRangeEnd w:id="58"/>
      <w:r w:rsidR="00C5773B">
        <w:rPr>
          <w:rStyle w:val="CommentReference"/>
        </w:rPr>
        <w:commentReference w:id="58"/>
      </w:r>
    </w:p>
    <w:p w14:paraId="16B539C9" w14:textId="5E3354E8" w:rsidR="00053279" w:rsidRDefault="0047510C" w:rsidP="006E18C2">
      <w:r>
        <w:t>If someone</w:t>
      </w:r>
      <w:r w:rsidR="00053279">
        <w:t xml:space="preserve"> wanted to know th</w:t>
      </w:r>
      <w:r w:rsidR="007A0CBD">
        <w:t>e percentage of sugar in soda</w:t>
      </w:r>
      <w:r>
        <w:t>, they could</w:t>
      </w:r>
      <w:r w:rsidR="00053279">
        <w:t xml:space="preserve"> easily determine</w:t>
      </w:r>
      <w:r>
        <w:t xml:space="preserve"> the amount by</w:t>
      </w:r>
      <w:r w:rsidR="00053279">
        <w:t xml:space="preserve"> using the principle of mass percent composition. The procedure for doing this experiment would be to measure the mass and volume of </w:t>
      </w:r>
      <w:del w:id="59" w:author="JoVE JoVE" w:date="2015-06-05T13:50:00Z">
        <w:r w:rsidR="00053279" w:rsidDel="0006111D">
          <w:delText>some flat</w:delText>
        </w:r>
      </w:del>
      <w:ins w:id="60" w:author="JoVE JoVE" w:date="2015-06-05T13:50:00Z">
        <w:r w:rsidR="0006111D">
          <w:t>degassed</w:t>
        </w:r>
      </w:ins>
      <w:r w:rsidR="00053279">
        <w:t xml:space="preserve"> soda (no bubbles) and </w:t>
      </w:r>
      <w:r>
        <w:t xml:space="preserve">to </w:t>
      </w:r>
      <w:r w:rsidR="00053279">
        <w:t xml:space="preserve">calculate the solution’s density. </w:t>
      </w:r>
      <w:r>
        <w:t>A</w:t>
      </w:r>
      <w:r w:rsidR="007A0CBD">
        <w:t xml:space="preserve"> calibration curve of</w:t>
      </w:r>
      <w:r w:rsidR="00053279">
        <w:t xml:space="preserve"> density vs. percent by mass </w:t>
      </w:r>
      <w:r w:rsidR="007A0CBD">
        <w:t xml:space="preserve">for several standard </w:t>
      </w:r>
      <w:r w:rsidR="00053279">
        <w:t>sucrose (sugar) solution</w:t>
      </w:r>
      <w:r w:rsidR="007A0CBD">
        <w:t>s</w:t>
      </w:r>
      <w:r w:rsidR="00053279">
        <w:t xml:space="preserve"> </w:t>
      </w:r>
      <w:r>
        <w:t xml:space="preserve">would need to be created, </w:t>
      </w:r>
      <w:r w:rsidR="00053279">
        <w:t xml:space="preserve">and </w:t>
      </w:r>
      <w:r>
        <w:t xml:space="preserve">then </w:t>
      </w:r>
      <w:r w:rsidR="00053279">
        <w:t xml:space="preserve">that calibration </w:t>
      </w:r>
      <w:r>
        <w:t xml:space="preserve">could be used </w:t>
      </w:r>
      <w:r w:rsidR="00053279">
        <w:t xml:space="preserve">to solve for the percent of sucrose in the soda. One assumption is that sucrose is the major contributor to a change in density for </w:t>
      </w:r>
      <w:r w:rsidR="007A0CBD">
        <w:t>soda, which is true for</w:t>
      </w:r>
      <w:r w:rsidR="00053279">
        <w:t xml:space="preserve"> non-sugar</w:t>
      </w:r>
      <w:r>
        <w:t>-</w:t>
      </w:r>
      <w:r w:rsidR="00053279">
        <w:t>free soda.</w:t>
      </w:r>
    </w:p>
    <w:p w14:paraId="4CB4DA10" w14:textId="41010182" w:rsidR="00053279" w:rsidRDefault="00053279" w:rsidP="006E18C2">
      <w:pPr>
        <w:rPr>
          <w:i/>
        </w:rPr>
      </w:pPr>
    </w:p>
    <w:p w14:paraId="7EEB2FD8" w14:textId="08944D5C" w:rsidR="00F62752" w:rsidRDefault="004F1537" w:rsidP="006E18C2">
      <w:r>
        <w:t>Seawater is composed of</w:t>
      </w:r>
      <w:r w:rsidR="00555B24">
        <w:t xml:space="preserve"> s</w:t>
      </w:r>
      <w:r>
        <w:t>eve</w:t>
      </w:r>
      <w:r w:rsidR="00555B24">
        <w:t>ral different salts disso</w:t>
      </w:r>
      <w:r>
        <w:t xml:space="preserve">lved in water; </w:t>
      </w:r>
      <w:r w:rsidR="0047510C">
        <w:t xml:space="preserve">for example, </w:t>
      </w:r>
      <w:proofErr w:type="spellStart"/>
      <w:r>
        <w:t>NaCl</w:t>
      </w:r>
      <w:proofErr w:type="spellEnd"/>
      <w:r>
        <w:t>, MgCl</w:t>
      </w:r>
      <w:r w:rsidRPr="004F1537">
        <w:rPr>
          <w:vertAlign w:val="subscript"/>
        </w:rPr>
        <w:t>2</w:t>
      </w:r>
      <w:r>
        <w:t>,</w:t>
      </w:r>
      <w:r w:rsidR="0047510C">
        <w:t xml:space="preserve"> and</w:t>
      </w:r>
      <w:r>
        <w:t xml:space="preserve"> NaBr</w:t>
      </w:r>
      <w:r w:rsidRPr="004F1537">
        <w:rPr>
          <w:vertAlign w:val="subscript"/>
        </w:rPr>
        <w:t>2</w:t>
      </w:r>
      <w:r>
        <w:t>. While it would be</w:t>
      </w:r>
      <w:r w:rsidR="00555B24">
        <w:t xml:space="preserve"> difficult to determine mass percent using a calibration curve, evaporation provides a simple solution to the problem. By taking a known mass of seawater and evaporating it, the mass </w:t>
      </w:r>
      <w:r w:rsidR="0047510C">
        <w:t xml:space="preserve">can be determined by the amount </w:t>
      </w:r>
      <w:r w:rsidR="00555B24">
        <w:t xml:space="preserve">of solute remaining after the solvent is evaporated. Then, the mass of solute </w:t>
      </w:r>
      <w:r w:rsidR="0047510C">
        <w:t xml:space="preserve">needs to be divided </w:t>
      </w:r>
      <w:r w:rsidR="00555B24">
        <w:t>by the tota</w:t>
      </w:r>
      <w:r w:rsidR="007A0CBD">
        <w:t>l mass of the original solution</w:t>
      </w:r>
      <w:r w:rsidR="00555B24">
        <w:t xml:space="preserve"> to </w:t>
      </w:r>
      <w:r>
        <w:t>calculate</w:t>
      </w:r>
      <w:r w:rsidR="00555B24">
        <w:t xml:space="preserve"> the mass percent of salts (dissolved solids) in seawater.</w:t>
      </w:r>
    </w:p>
    <w:p w14:paraId="4430CAE1" w14:textId="77777777" w:rsidR="00555B24" w:rsidRPr="00555B24" w:rsidRDefault="00555B24" w:rsidP="006E18C2"/>
    <w:p w14:paraId="4481FAE8" w14:textId="0607C8D7" w:rsidR="006E18C2" w:rsidRDefault="004F1537" w:rsidP="004F1537">
      <w:r>
        <w:t xml:space="preserve">There are a variety of ionic compounds that have water molecules </w:t>
      </w:r>
      <w:r w:rsidR="00A13AE5">
        <w:t xml:space="preserve">and are referred to as hydrates. </w:t>
      </w:r>
      <w:r w:rsidR="003E7013">
        <w:t>T</w:t>
      </w:r>
      <w:r w:rsidR="00B943B8">
        <w:t xml:space="preserve">he number of water molecules on a compound </w:t>
      </w:r>
      <w:r w:rsidR="003E7013">
        <w:t xml:space="preserve">can be determined </w:t>
      </w:r>
      <w:r w:rsidR="00B943B8">
        <w:t xml:space="preserve">by percent composition. For example, cobalt (II) chloride is normally blue, but turns pink when it is hydrated. </w:t>
      </w:r>
      <w:r w:rsidR="003E7013">
        <w:t>If</w:t>
      </w:r>
      <w:r w:rsidR="00B943B8">
        <w:t xml:space="preserve"> 5.0 grams of pink cobalt (II) chloride hydrate is heated to the point it turns blue</w:t>
      </w:r>
      <w:r w:rsidR="003E7013">
        <w:t>, then the</w:t>
      </w:r>
      <w:r w:rsidR="00B943B8">
        <w:t xml:space="preserve"> final mass</w:t>
      </w:r>
      <w:r w:rsidR="00A13AE5">
        <w:t xml:space="preserve"> of the blue solid</w:t>
      </w:r>
      <w:r w:rsidR="00B943B8">
        <w:t xml:space="preserve"> is recorded </w:t>
      </w:r>
      <w:r w:rsidR="00A13AE5">
        <w:t xml:space="preserve">as 2.73. The difference, 2.27 g, </w:t>
      </w:r>
      <w:r w:rsidR="00B943B8">
        <w:t>corresponds to the mass of water that was on the 5 g of</w:t>
      </w:r>
      <w:r w:rsidR="00A13AE5">
        <w:t xml:space="preserve"> hydrated</w:t>
      </w:r>
      <w:r w:rsidR="00B943B8">
        <w:t xml:space="preserve"> solid. The original sample was 45.4 % water by mass. By converting </w:t>
      </w:r>
      <w:r w:rsidR="007A0CBD">
        <w:t xml:space="preserve">mass </w:t>
      </w:r>
      <w:r w:rsidR="00B943B8">
        <w:t xml:space="preserve">values to moles, </w:t>
      </w:r>
      <w:r w:rsidR="003E7013">
        <w:t xml:space="preserve">it can be calculated that </w:t>
      </w:r>
      <w:r w:rsidR="00B943B8">
        <w:t xml:space="preserve">0.02101 moles of </w:t>
      </w:r>
      <w:r w:rsidR="00A13AE5">
        <w:t>cobalt</w:t>
      </w:r>
      <w:r w:rsidR="00B943B8">
        <w:t xml:space="preserve"> chloride</w:t>
      </w:r>
      <w:r w:rsidR="007A0CBD">
        <w:t xml:space="preserve"> (129.93 g/</w:t>
      </w:r>
      <w:proofErr w:type="spellStart"/>
      <w:r w:rsidR="007A0CBD">
        <w:t>mol</w:t>
      </w:r>
      <w:proofErr w:type="spellEnd"/>
      <w:r w:rsidR="007A0CBD">
        <w:t>)</w:t>
      </w:r>
      <w:r w:rsidR="00B943B8">
        <w:t xml:space="preserve"> and </w:t>
      </w:r>
      <w:r w:rsidR="00A13AE5">
        <w:t>0.126 moles of water</w:t>
      </w:r>
      <w:r w:rsidR="007A0CBD">
        <w:t xml:space="preserve"> (18 g/</w:t>
      </w:r>
      <w:proofErr w:type="spellStart"/>
      <w:r w:rsidR="007A0CBD">
        <w:t>mol</w:t>
      </w:r>
      <w:proofErr w:type="spellEnd"/>
      <w:r w:rsidR="007A0CBD">
        <w:t>)</w:t>
      </w:r>
      <w:r w:rsidR="003E7013">
        <w:t xml:space="preserve"> are present</w:t>
      </w:r>
      <w:r w:rsidR="00A13AE5">
        <w:t xml:space="preserve">. Dividing by the smallest value, </w:t>
      </w:r>
      <w:r w:rsidR="003E7013">
        <w:t>it can be</w:t>
      </w:r>
      <w:r w:rsidR="00A13AE5">
        <w:t xml:space="preserve"> determine</w:t>
      </w:r>
      <w:r w:rsidR="003E7013">
        <w:t>d</w:t>
      </w:r>
      <w:r w:rsidR="00A13AE5">
        <w:t xml:space="preserve"> that 6 moles of water are present for every one mole of cobalt chloride.</w:t>
      </w:r>
    </w:p>
    <w:p w14:paraId="71455271" w14:textId="77777777" w:rsidR="004F1537" w:rsidRDefault="004F1537" w:rsidP="00D40776">
      <w:pPr>
        <w:rPr>
          <w:rFonts w:asciiTheme="majorHAnsi" w:hAnsiTheme="majorHAnsi"/>
          <w:b/>
          <w:sz w:val="28"/>
        </w:rPr>
      </w:pPr>
    </w:p>
    <w:p w14:paraId="40320ABF" w14:textId="148B27A5" w:rsidR="00E22B1B" w:rsidRDefault="00E22B1B" w:rsidP="00D40776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Legend</w:t>
      </w:r>
      <w:r w:rsidR="00F33FD3">
        <w:rPr>
          <w:rFonts w:asciiTheme="majorHAnsi" w:hAnsiTheme="majorHAnsi"/>
          <w:b/>
          <w:sz w:val="28"/>
        </w:rPr>
        <w:t>:</w:t>
      </w:r>
    </w:p>
    <w:p w14:paraId="3419AD5B" w14:textId="31DEC798" w:rsidR="00881969" w:rsidRPr="00881969" w:rsidRDefault="00E22B1B" w:rsidP="00E22B1B">
      <w:r>
        <w:t>Figure 1: Density as a function of percent composition by mass.</w:t>
      </w:r>
    </w:p>
    <w:sectPr w:rsidR="00881969" w:rsidRPr="00881969" w:rsidSect="00F85D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oVE JoVE" w:date="2015-06-05T14:56:00Z" w:initials="JJ">
    <w:p w14:paraId="0E50433A" w14:textId="5A85576C" w:rsidR="0086675C" w:rsidRDefault="0086675C">
      <w:pPr>
        <w:pStyle w:val="CommentText"/>
      </w:pPr>
      <w:r>
        <w:rPr>
          <w:rStyle w:val="CommentReference"/>
        </w:rPr>
        <w:annotationRef/>
      </w:r>
      <w:r>
        <w:t>Provide an explanation for mass percent vs mole percent, and when each would be used.</w:t>
      </w:r>
    </w:p>
  </w:comment>
  <w:comment w:id="2" w:author="JoVE JoVE" w:date="2015-06-05T10:03:00Z" w:initials="JJ">
    <w:p w14:paraId="3D32F32C" w14:textId="4C41DEA0" w:rsidR="0086675C" w:rsidRDefault="0086675C">
      <w:pPr>
        <w:pStyle w:val="CommentText"/>
      </w:pPr>
      <w:r>
        <w:rPr>
          <w:rStyle w:val="CommentReference"/>
        </w:rPr>
        <w:annotationRef/>
      </w:r>
      <w:r>
        <w:t>Why is that? Explain.</w:t>
      </w:r>
    </w:p>
  </w:comment>
  <w:comment w:id="41" w:author="JoVE JoVE" w:date="2015-06-05T15:00:00Z" w:initials="JJ">
    <w:p w14:paraId="4877BA07" w14:textId="1B3AB088" w:rsidR="0086675C" w:rsidRDefault="0086675C">
      <w:pPr>
        <w:pStyle w:val="CommentText"/>
      </w:pPr>
      <w:r>
        <w:rPr>
          <w:rStyle w:val="CommentReference"/>
        </w:rPr>
        <w:annotationRef/>
      </w:r>
      <w:r>
        <w:t>What happens when only 1 component is of interest in a complex sample. Is there any way to determine the mass percent?</w:t>
      </w:r>
    </w:p>
  </w:comment>
  <w:comment w:id="55" w:author="Dennis McGonagle" w:date="2015-05-26T16:58:00Z" w:initials="DM">
    <w:p w14:paraId="64768F46" w14:textId="06CE2095" w:rsidR="0086675C" w:rsidRDefault="0086675C">
      <w:pPr>
        <w:pStyle w:val="CommentText"/>
      </w:pPr>
      <w:r>
        <w:rPr>
          <w:rStyle w:val="CommentReference"/>
        </w:rPr>
        <w:annotationRef/>
      </w:r>
      <w:r>
        <w:t>Could you provide 3 examples of how this technique is applied in real-world scenarios? Why do students need to know this?</w:t>
      </w:r>
    </w:p>
  </w:comment>
  <w:comment w:id="56" w:author="Neal Abrams" w:date="2015-05-28T12:47:00Z" w:initials="NA">
    <w:p w14:paraId="3E8FF3AF" w14:textId="039199F6" w:rsidR="0086675C" w:rsidRDefault="0086675C">
      <w:pPr>
        <w:pStyle w:val="CommentText"/>
      </w:pPr>
      <w:r>
        <w:rPr>
          <w:rStyle w:val="CommentReference"/>
        </w:rPr>
        <w:annotationRef/>
      </w:r>
      <w:r>
        <w:t>With the given title of “Mass percent…aqueous solution”, I think these are two representative examples. Other examples are possible if we extended this to mass percent of a mixture. I have listed one possibility in example 3.</w:t>
      </w:r>
    </w:p>
  </w:comment>
  <w:comment w:id="57" w:author="JoVE JoVE" w:date="2015-06-05T15:02:00Z" w:initials="JJ">
    <w:p w14:paraId="6A57AEDE" w14:textId="63DAE074" w:rsidR="0086675C" w:rsidRDefault="0086675C">
      <w:pPr>
        <w:pStyle w:val="CommentText"/>
      </w:pPr>
      <w:r>
        <w:rPr>
          <w:rStyle w:val="CommentReference"/>
        </w:rPr>
        <w:annotationRef/>
      </w:r>
      <w:r>
        <w:t>Will you be able to demonstrate these Applications in lab? The saltwater could be collected, or fabricated.</w:t>
      </w:r>
    </w:p>
  </w:comment>
  <w:comment w:id="58" w:author="Neal Abrams" w:date="2015-06-11T21:32:00Z" w:initials="NA">
    <w:p w14:paraId="52287AB2" w14:textId="04AA8281" w:rsidR="00C5773B" w:rsidRDefault="00C5773B">
      <w:pPr>
        <w:pStyle w:val="CommentText"/>
      </w:pPr>
      <w:r>
        <w:rPr>
          <w:rStyle w:val="CommentReference"/>
        </w:rPr>
        <w:annotationRef/>
      </w:r>
      <w:r>
        <w:t>These methods could be demonstrated without an issue.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50433A" w15:done="0"/>
  <w15:commentEx w15:paraId="3D32F32C" w15:done="0"/>
  <w15:commentEx w15:paraId="4877BA07" w15:done="0"/>
  <w15:commentEx w15:paraId="64768F46" w15:done="0"/>
  <w15:commentEx w15:paraId="3E8FF3AF" w15:done="0"/>
  <w15:commentEx w15:paraId="6A57AEDE" w15:done="0"/>
  <w15:commentEx w15:paraId="52287AB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B08DF"/>
    <w:multiLevelType w:val="hybridMultilevel"/>
    <w:tmpl w:val="4F3045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41C"/>
    <w:multiLevelType w:val="hybridMultilevel"/>
    <w:tmpl w:val="ED30D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52860"/>
    <w:multiLevelType w:val="hybridMultilevel"/>
    <w:tmpl w:val="4F3045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506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4F"/>
    <w:rsid w:val="00007EDC"/>
    <w:rsid w:val="00053279"/>
    <w:rsid w:val="0006111D"/>
    <w:rsid w:val="00066DE7"/>
    <w:rsid w:val="000843E1"/>
    <w:rsid w:val="000C510A"/>
    <w:rsid w:val="000E5712"/>
    <w:rsid w:val="00115F02"/>
    <w:rsid w:val="0015513E"/>
    <w:rsid w:val="001842D6"/>
    <w:rsid w:val="00202441"/>
    <w:rsid w:val="0020568F"/>
    <w:rsid w:val="00211D96"/>
    <w:rsid w:val="002264A7"/>
    <w:rsid w:val="002C017E"/>
    <w:rsid w:val="002F10F3"/>
    <w:rsid w:val="003660AE"/>
    <w:rsid w:val="003C2CA7"/>
    <w:rsid w:val="003E4ABA"/>
    <w:rsid w:val="003E7013"/>
    <w:rsid w:val="0047510C"/>
    <w:rsid w:val="004A6382"/>
    <w:rsid w:val="004E27EC"/>
    <w:rsid w:val="004F1537"/>
    <w:rsid w:val="00536709"/>
    <w:rsid w:val="00555B24"/>
    <w:rsid w:val="0055634F"/>
    <w:rsid w:val="005B5E89"/>
    <w:rsid w:val="0068349B"/>
    <w:rsid w:val="006D1EDA"/>
    <w:rsid w:val="006E18C2"/>
    <w:rsid w:val="00741472"/>
    <w:rsid w:val="007A0CBD"/>
    <w:rsid w:val="0086675C"/>
    <w:rsid w:val="00881969"/>
    <w:rsid w:val="00897AC6"/>
    <w:rsid w:val="00941128"/>
    <w:rsid w:val="009846B7"/>
    <w:rsid w:val="009A25FA"/>
    <w:rsid w:val="00A13AE5"/>
    <w:rsid w:val="00A37496"/>
    <w:rsid w:val="00A52D04"/>
    <w:rsid w:val="00A6689F"/>
    <w:rsid w:val="00AC1799"/>
    <w:rsid w:val="00AD5704"/>
    <w:rsid w:val="00B13125"/>
    <w:rsid w:val="00B270E6"/>
    <w:rsid w:val="00B943B8"/>
    <w:rsid w:val="00C41860"/>
    <w:rsid w:val="00C551B0"/>
    <w:rsid w:val="00C5773B"/>
    <w:rsid w:val="00C66B5C"/>
    <w:rsid w:val="00C81AC3"/>
    <w:rsid w:val="00CB2492"/>
    <w:rsid w:val="00D37844"/>
    <w:rsid w:val="00D40776"/>
    <w:rsid w:val="00DB2325"/>
    <w:rsid w:val="00E22B1B"/>
    <w:rsid w:val="00F33FD3"/>
    <w:rsid w:val="00F62752"/>
    <w:rsid w:val="00F83F9D"/>
    <w:rsid w:val="00F85DCE"/>
    <w:rsid w:val="00FA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F0E052"/>
  <w14:defaultImageDpi w14:val="300"/>
  <w15:docId w15:val="{DA2604E5-C32D-4A0D-8C20-CB39605A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B5C"/>
    <w:rPr>
      <w:rFonts w:ascii="Garamond" w:hAnsi="Garamon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63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E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638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5B5E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E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E8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D1ED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D1E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881969"/>
    <w:pPr>
      <w:spacing w:after="200"/>
      <w:jc w:val="center"/>
    </w:pPr>
    <w:rPr>
      <w:b/>
      <w:bCs/>
      <w:color w:val="000000" w:themeColor="tex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3F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3F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3FD3"/>
    <w:rPr>
      <w:rFonts w:ascii="Garamond" w:hAnsi="Garamon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3F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3FD3"/>
    <w:rPr>
      <w:rFonts w:ascii="Garamond" w:hAnsi="Garamond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E79557-C2E1-41B9-99BA-62307C97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1300</Words>
  <Characters>7129</Characters>
  <Application>Microsoft Office Word</Application>
  <DocSecurity>0</DocSecurity>
  <Lines>137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ESF</Company>
  <LinksUpToDate>false</LinksUpToDate>
  <CharactersWithSpaces>8395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Neal Abrams</dc:creator>
  <cp:keywords/>
  <dc:description/>
  <cp:lastModifiedBy>Dennis McGonagle</cp:lastModifiedBy>
  <cp:revision>2</cp:revision>
  <dcterms:created xsi:type="dcterms:W3CDTF">2015-06-12T20:21:00Z</dcterms:created>
  <dcterms:modified xsi:type="dcterms:W3CDTF">2015-06-12T20:21:00Z</dcterms:modified>
</cp:coreProperties>
</file>